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B470D" w:rsidTr="00050DA7">
        <w:tc>
          <w:tcPr>
            <w:tcW w:w="4428" w:type="dxa"/>
          </w:tcPr>
          <w:p w:rsidR="000348ED" w:rsidRPr="00AB470D" w:rsidRDefault="005D05AC" w:rsidP="00A025F1">
            <w:pPr>
              <w:tabs>
                <w:tab w:val="left" w:pos="851"/>
              </w:tabs>
            </w:pPr>
            <w:r w:rsidRPr="00AB470D">
              <w:t>From:</w:t>
            </w:r>
            <w:r w:rsidRPr="00AB470D">
              <w:tab/>
            </w:r>
            <w:r w:rsidR="00A025F1" w:rsidRPr="00AB470D">
              <w:t>ENAV Committee</w:t>
            </w:r>
          </w:p>
        </w:tc>
        <w:tc>
          <w:tcPr>
            <w:tcW w:w="5461" w:type="dxa"/>
          </w:tcPr>
          <w:p w:rsidR="000348ED" w:rsidRPr="00AB470D" w:rsidRDefault="008736D2" w:rsidP="008736D2">
            <w:pPr>
              <w:jc w:val="right"/>
            </w:pPr>
            <w:r>
              <w:t>ENAV17-14</w:t>
            </w:r>
            <w:r w:rsidR="00AB470D" w:rsidRPr="00AB470D">
              <w:t>.1.1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AB470D" w:rsidRDefault="005D05AC" w:rsidP="00A025F1">
            <w:pPr>
              <w:tabs>
                <w:tab w:val="left" w:pos="851"/>
              </w:tabs>
            </w:pPr>
            <w:r w:rsidRPr="00AB470D">
              <w:t>To:</w:t>
            </w:r>
            <w:r w:rsidRPr="00AB470D">
              <w:tab/>
            </w:r>
            <w:r w:rsidR="00A025F1" w:rsidRPr="00AB470D">
              <w:t>ARM Committee</w:t>
            </w:r>
          </w:p>
        </w:tc>
        <w:tc>
          <w:tcPr>
            <w:tcW w:w="5461" w:type="dxa"/>
          </w:tcPr>
          <w:p w:rsidR="000348ED" w:rsidRPr="00B15B24" w:rsidRDefault="00A025F1" w:rsidP="003E68B6">
            <w:pPr>
              <w:jc w:val="right"/>
            </w:pPr>
            <w:r w:rsidRPr="00AB470D">
              <w:t xml:space="preserve">30 Oct </w:t>
            </w:r>
            <w:r w:rsidR="005D05AC" w:rsidRPr="00AB470D">
              <w:t>20</w:t>
            </w:r>
            <w:r w:rsidR="001A654A" w:rsidRPr="00AB470D">
              <w:t>1</w:t>
            </w:r>
            <w:r w:rsidR="003E68B6" w:rsidRPr="00AB470D"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AB470D" w:rsidRDefault="00A025F1" w:rsidP="005D05AC">
      <w:pPr>
        <w:pStyle w:val="Title"/>
        <w:spacing w:after="120"/>
      </w:pPr>
      <w:r w:rsidRPr="00AB470D">
        <w:rPr>
          <w:color w:val="000000"/>
        </w:rPr>
        <w:t xml:space="preserve">IALA NAVGUIDE – </w:t>
      </w:r>
      <w:r w:rsidR="00AB470D" w:rsidRPr="00AB470D">
        <w:rPr>
          <w:color w:val="000000"/>
        </w:rPr>
        <w:t xml:space="preserve">E-Navigation Committee’s </w:t>
      </w:r>
      <w:r w:rsidRPr="00AB470D">
        <w:rPr>
          <w:color w:val="000000"/>
        </w:rPr>
        <w:t xml:space="preserve">work </w:t>
      </w:r>
      <w:r w:rsidR="00AB470D" w:rsidRPr="00AB470D">
        <w:rPr>
          <w:color w:val="000000"/>
        </w:rPr>
        <w:t>plan</w:t>
      </w:r>
    </w:p>
    <w:p w:rsidR="0064435F" w:rsidRPr="00AB470D" w:rsidRDefault="0064435F" w:rsidP="00135447">
      <w:pPr>
        <w:pStyle w:val="Heading1"/>
        <w:rPr>
          <w:lang w:val="en-GB"/>
        </w:rPr>
      </w:pPr>
      <w:r w:rsidRPr="00AB470D">
        <w:rPr>
          <w:lang w:val="en-GB"/>
        </w:rPr>
        <w:t>Introduction</w:t>
      </w:r>
    </w:p>
    <w:p w:rsidR="00B8247E" w:rsidRPr="00AB470D" w:rsidRDefault="003E68B6" w:rsidP="00002906">
      <w:pPr>
        <w:pStyle w:val="BodyText"/>
      </w:pPr>
      <w:r w:rsidRPr="00AB470D">
        <w:t xml:space="preserve">The ENAV Committee </w:t>
      </w:r>
      <w:r w:rsidR="00AB470D">
        <w:t xml:space="preserve">thanks the ARM Committee for its liaison note ARM1-11.1.8 of 25 November 2014 and </w:t>
      </w:r>
      <w:r w:rsidRPr="00AB470D">
        <w:t xml:space="preserve">wishes to advise </w:t>
      </w:r>
      <w:r w:rsidR="008736D2">
        <w:t xml:space="preserve">of its plan to update relevant sections of the </w:t>
      </w:r>
      <w:r w:rsidR="00AB470D">
        <w:t>IALA NAVGUIDE.</w:t>
      </w:r>
    </w:p>
    <w:p w:rsidR="00902AA4" w:rsidRPr="00AB470D" w:rsidRDefault="00AB470D" w:rsidP="00135447">
      <w:pPr>
        <w:pStyle w:val="Heading1"/>
        <w:rPr>
          <w:lang w:val="en-GB"/>
        </w:rPr>
      </w:pPr>
      <w:r>
        <w:rPr>
          <w:lang w:val="en-GB"/>
        </w:rPr>
        <w:t>Work plan</w:t>
      </w:r>
    </w:p>
    <w:p w:rsidR="00AB470D" w:rsidRDefault="00AB470D" w:rsidP="00002906">
      <w:pPr>
        <w:pStyle w:val="BodyText"/>
      </w:pPr>
      <w:r>
        <w:t>The attachment outlines the responsibilities of the various working groups within the committee for updating the NAVGUIDE.</w:t>
      </w:r>
    </w:p>
    <w:p w:rsidR="008736D2" w:rsidRDefault="00C07C25" w:rsidP="008736D2">
      <w:pPr>
        <w:pStyle w:val="BodyText"/>
      </w:pPr>
      <w:r>
        <w:t xml:space="preserve">The updating of the NAVGUIDE remains a </w:t>
      </w:r>
      <w:r w:rsidR="00AB470D">
        <w:t xml:space="preserve">standing work item for </w:t>
      </w:r>
      <w:r>
        <w:t>the c</w:t>
      </w:r>
      <w:r w:rsidR="00AB470D">
        <w:t>ommittee.</w:t>
      </w:r>
    </w:p>
    <w:p w:rsidR="008736D2" w:rsidRDefault="008736D2" w:rsidP="008736D2">
      <w:pPr>
        <w:pStyle w:val="BodyText"/>
      </w:pPr>
      <w:r>
        <w:t>The overall responsibility for the work of the ENAV Committee in this regard resides with the Committee Vice Chair, Commander H</w:t>
      </w:r>
      <w:r w:rsidRPr="00AB470D">
        <w:t>ideki</w:t>
      </w:r>
      <w:r>
        <w:t xml:space="preserve"> N</w:t>
      </w:r>
      <w:r w:rsidRPr="00AB470D">
        <w:t>oguchi</w:t>
      </w:r>
      <w:r>
        <w:t xml:space="preserve"> (</w:t>
      </w:r>
      <w:hyperlink r:id="rId7" w:history="1">
        <w:r w:rsidRPr="00157E8C">
          <w:rPr>
            <w:rStyle w:val="Hyperlink"/>
          </w:rPr>
          <w:t>hideki.noguchi@gmail.com</w:t>
        </w:r>
      </w:hyperlink>
      <w:r>
        <w:t>).</w:t>
      </w:r>
    </w:p>
    <w:p w:rsidR="00AB470D" w:rsidRDefault="00AB470D" w:rsidP="00AB470D">
      <w:pPr>
        <w:pStyle w:val="BodyText"/>
      </w:pPr>
    </w:p>
    <w:p w:rsidR="009F5C36" w:rsidRPr="00AB470D" w:rsidRDefault="00AA76C0" w:rsidP="00135447">
      <w:pPr>
        <w:pStyle w:val="Heading1"/>
        <w:rPr>
          <w:lang w:val="en-GB"/>
        </w:rPr>
      </w:pPr>
      <w:r w:rsidRPr="00AB470D">
        <w:rPr>
          <w:lang w:val="en-GB"/>
        </w:rPr>
        <w:t>Action requested</w:t>
      </w:r>
    </w:p>
    <w:p w:rsidR="004C220D" w:rsidRPr="00AB470D" w:rsidRDefault="00902AA4" w:rsidP="005D05AC">
      <w:pPr>
        <w:pStyle w:val="BodyText"/>
      </w:pPr>
      <w:r w:rsidRPr="00AB470D">
        <w:t>The</w:t>
      </w:r>
      <w:r w:rsidR="00A025F1" w:rsidRPr="00AB470D">
        <w:t xml:space="preserve"> ARM Committee </w:t>
      </w:r>
      <w:r w:rsidRPr="00AB470D">
        <w:t>requested to</w:t>
      </w:r>
      <w:r w:rsidR="00630F7F" w:rsidRPr="00AB470D">
        <w:t>:</w:t>
      </w:r>
    </w:p>
    <w:p w:rsidR="00C07C25" w:rsidRDefault="00C07C25" w:rsidP="00002906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Note the single point of contact in the ENAV Committee</w:t>
      </w:r>
    </w:p>
    <w:p w:rsidR="00C07C25" w:rsidRDefault="00C07C25" w:rsidP="00C07C25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 xml:space="preserve">Clarify if the NAVGUIDE will be “ </w:t>
      </w:r>
      <w:r w:rsidR="008736D2">
        <w:rPr>
          <w:lang w:val="en-GB"/>
        </w:rPr>
        <w:t>…</w:t>
      </w:r>
      <w:r>
        <w:rPr>
          <w:lang w:val="en-GB"/>
        </w:rPr>
        <w:t>..</w:t>
      </w:r>
      <w:r w:rsidRPr="00C07C25">
        <w:rPr>
          <w:i/>
          <w:lang w:val="en-GB"/>
        </w:rPr>
        <w:t>published once every two years in printable electronic form only”</w:t>
      </w:r>
      <w:r>
        <w:rPr>
          <w:lang w:val="en-GB"/>
        </w:rPr>
        <w:t>, as stated in the liaison note, or be published once every four years, as is current practice</w:t>
      </w:r>
      <w:r w:rsidR="00A52EB0">
        <w:rPr>
          <w:lang w:val="en-GB"/>
        </w:rPr>
        <w:t xml:space="preserve"> as this will impact the scheduling of updates</w:t>
      </w:r>
      <w:bookmarkStart w:id="0" w:name="_GoBack"/>
      <w:bookmarkEnd w:id="0"/>
      <w:r>
        <w:rPr>
          <w:lang w:val="en-GB"/>
        </w:rPr>
        <w:t>.</w:t>
      </w:r>
    </w:p>
    <w:p w:rsidR="008179AD" w:rsidRPr="00AB470D" w:rsidRDefault="008179AD" w:rsidP="008179A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179AD" w:rsidRPr="00AB470D" w:rsidRDefault="008179AD" w:rsidP="008179AD">
      <w:pPr>
        <w:pStyle w:val="List1"/>
        <w:numPr>
          <w:ilvl w:val="0"/>
          <w:numId w:val="0"/>
        </w:numPr>
        <w:ind w:left="567" w:hanging="567"/>
        <w:rPr>
          <w:b/>
          <w:sz w:val="24"/>
          <w:szCs w:val="24"/>
          <w:lang w:val="en-GB"/>
        </w:rPr>
      </w:pPr>
      <w:r>
        <w:rPr>
          <w:highlight w:val="yellow"/>
          <w:lang w:val="en-GB"/>
        </w:rPr>
        <w:br w:type="page"/>
      </w:r>
      <w:r w:rsidR="00AB470D" w:rsidRPr="00AB470D">
        <w:rPr>
          <w:b/>
          <w:sz w:val="24"/>
          <w:szCs w:val="24"/>
          <w:lang w:val="en-GB"/>
        </w:rPr>
        <w:lastRenderedPageBreak/>
        <w:t>ATTACHMENT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0"/>
        <w:gridCol w:w="5676"/>
        <w:gridCol w:w="1742"/>
      </w:tblGrid>
      <w:tr w:rsidR="008F02FD" w:rsidRPr="00A5746E" w:rsidTr="0013795F">
        <w:trPr>
          <w:trHeight w:val="795"/>
        </w:trPr>
        <w:tc>
          <w:tcPr>
            <w:tcW w:w="10188" w:type="dxa"/>
            <w:gridSpan w:val="3"/>
            <w:hideMark/>
          </w:tcPr>
          <w:p w:rsidR="008F02FD" w:rsidRDefault="008F02FD" w:rsidP="0013795F">
            <w:pPr>
              <w:rPr>
                <w:b/>
                <w:bCs/>
                <w:lang w:eastAsia="en-GB"/>
              </w:rPr>
            </w:pPr>
          </w:p>
          <w:p w:rsidR="008F02FD" w:rsidRPr="00A5746E" w:rsidRDefault="008F02FD" w:rsidP="0013795F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4 - e-Navigation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1" w:author="Alimchandani, Mahesh" w:date="2015-10-29T01:18:00Z">
              <w:r w:rsidR="00C07C25">
                <w:rPr>
                  <w:lang w:eastAsia="en-GB"/>
                </w:rPr>
                <w:t>/WG2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2" w:name="RANGE!A62"/>
            <w:r w:rsidRPr="00A5746E">
              <w:rPr>
                <w:lang w:eastAsia="en-GB"/>
              </w:rPr>
              <w:t>4.2</w:t>
            </w:r>
            <w:bookmarkEnd w:id="2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3" w:author="Alimchandani, Mahesh" w:date="2015-10-29T01:18:00Z">
              <w:r w:rsidR="00C07C25">
                <w:rPr>
                  <w:lang w:eastAsia="en-GB"/>
                </w:rPr>
                <w:t>/WG2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4" w:author="Alimchandani, Mahesh" w:date="2015-10-29T01:18:00Z">
              <w:r w:rsidR="00C07C25">
                <w:rPr>
                  <w:lang w:eastAsia="en-GB"/>
                </w:rPr>
                <w:t>/WG2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5" w:name="RANGE!A64"/>
            <w:r w:rsidRPr="00A5746E">
              <w:rPr>
                <w:lang w:eastAsia="en-GB"/>
              </w:rPr>
              <w:t>4.4</w:t>
            </w:r>
            <w:bookmarkEnd w:id="5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C07C25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6" w:author="Alimchandani, Mahesh" w:date="2015-10-29T01:19:00Z">
              <w:r w:rsidR="00C07C25">
                <w:rPr>
                  <w:lang w:eastAsia="en-GB"/>
                </w:rPr>
                <w:t>/</w:t>
              </w:r>
            </w:ins>
            <w:ins w:id="7" w:author="Alimchandani, Mahesh" w:date="2015-10-29T01:18:00Z">
              <w:r w:rsidR="00C07C25">
                <w:rPr>
                  <w:lang w:eastAsia="en-GB"/>
                </w:rPr>
                <w:t>WG2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8" w:author="Alimchandani, Mahesh" w:date="2015-10-29T01:19:00Z">
              <w:r w:rsidR="00C07C25">
                <w:rPr>
                  <w:lang w:eastAsia="en-GB"/>
                </w:rPr>
                <w:t>/WG2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9" w:name="RANGE!A66"/>
            <w:r w:rsidRPr="00A5746E">
              <w:rPr>
                <w:lang w:eastAsia="en-GB"/>
              </w:rPr>
              <w:t>4.6</w:t>
            </w:r>
            <w:bookmarkEnd w:id="9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10" w:author="Alimchandani, Mahesh" w:date="2015-10-29T01:19:00Z">
              <w:r w:rsidR="00C07C25">
                <w:rPr>
                  <w:lang w:eastAsia="en-GB"/>
                </w:rPr>
                <w:t>/WG1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11" w:author="Alimchandani, Mahesh" w:date="2015-10-29T01:20:00Z">
              <w:r w:rsidR="00C07C25">
                <w:rPr>
                  <w:lang w:eastAsia="en-GB"/>
                </w:rPr>
                <w:t>/WG1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12" w:author="Alimchandani, Mahesh" w:date="2015-10-29T01:20:00Z">
              <w:r w:rsidR="00C07C25">
                <w:rPr>
                  <w:lang w:eastAsia="en-GB"/>
                </w:rPr>
                <w:t>/WG1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13" w:author="Alimchandani, Mahesh" w:date="2015-10-29T01:20:00Z">
              <w:r w:rsidR="00C07C25">
                <w:rPr>
                  <w:lang w:eastAsia="en-GB"/>
                </w:rPr>
                <w:t>/WG1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14" w:author="Alimchandani, Mahesh" w:date="2015-10-29T01:20:00Z">
              <w:r w:rsidR="00C07C25">
                <w:rPr>
                  <w:lang w:eastAsia="en-GB"/>
                </w:rPr>
                <w:t>/WG1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15" w:name="RANGE!A71"/>
            <w:r w:rsidRPr="00A5746E">
              <w:rPr>
                <w:lang w:eastAsia="en-GB"/>
              </w:rPr>
              <w:t>4.7</w:t>
            </w:r>
            <w:bookmarkEnd w:id="15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16" w:author="Alimchandani, Mahesh" w:date="2015-10-29T01:21:00Z">
              <w:r w:rsidR="00C07C25">
                <w:rPr>
                  <w:lang w:eastAsia="en-GB"/>
                </w:rPr>
                <w:t>/WG</w:t>
              </w:r>
            </w:ins>
            <w:ins w:id="17" w:author="Alimchandani, Mahesh" w:date="2015-10-29T01:47:00Z">
              <w:r w:rsidR="006C18E7">
                <w:rPr>
                  <w:lang w:eastAsia="en-GB"/>
                </w:rPr>
                <w:t>2</w:t>
              </w:r>
            </w:ins>
            <w:del w:id="18" w:author="Alimchandani, Mahesh" w:date="2015-10-29T01:47:00Z">
              <w:r w:rsidR="006C18E7" w:rsidDel="006C18E7">
                <w:rPr>
                  <w:lang w:eastAsia="en-GB"/>
                </w:rPr>
                <w:delText xml:space="preserve"> </w:delText>
              </w:r>
            </w:del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19" w:name="RANGE!A72"/>
            <w:r w:rsidRPr="00A5746E">
              <w:rPr>
                <w:lang w:eastAsia="en-GB"/>
              </w:rPr>
              <w:t>4.8</w:t>
            </w:r>
            <w:bookmarkEnd w:id="19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20" w:author="Alimchandani, Mahesh" w:date="2015-10-29T01:20:00Z">
              <w:r w:rsidR="00C07C25">
                <w:rPr>
                  <w:lang w:eastAsia="en-GB"/>
                </w:rPr>
                <w:t>/WG2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  <w:ins w:id="21" w:author="Alimchandani, Mahesh" w:date="2015-10-29T01:20:00Z">
              <w:r w:rsidR="00C07C25">
                <w:rPr>
                  <w:lang w:eastAsia="en-GB"/>
                </w:rPr>
                <w:t xml:space="preserve"> 4.9 to </w:t>
              </w:r>
            </w:ins>
            <w:ins w:id="22" w:author="Alimchandani, Mahesh" w:date="2015-10-29T01:21:00Z">
              <w:r w:rsidR="00C07C25">
                <w:rPr>
                  <w:lang w:eastAsia="en-GB"/>
                </w:rPr>
                <w:t>4.13 (</w:t>
              </w:r>
            </w:ins>
            <w:ins w:id="23" w:author="Alimchandani, Mahesh" w:date="2015-10-29T01:20:00Z">
              <w:r w:rsidR="00C07C25">
                <w:rPr>
                  <w:lang w:eastAsia="en-GB"/>
                </w:rPr>
                <w:t>WG5</w:t>
              </w:r>
            </w:ins>
            <w:ins w:id="24" w:author="Alimchandani, Mahesh" w:date="2015-10-29T01:21:00Z">
              <w:r w:rsidR="00C07C25">
                <w:rPr>
                  <w:lang w:eastAsia="en-GB"/>
                </w:rPr>
                <w:t>)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25" w:name="RANGE!A75"/>
            <w:r w:rsidRPr="00A5746E">
              <w:rPr>
                <w:lang w:eastAsia="en-GB"/>
              </w:rPr>
              <w:t>4.9.1   </w:t>
            </w:r>
            <w:bookmarkEnd w:id="25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26" w:name="RANGE!A76"/>
            <w:r w:rsidRPr="00A5746E">
              <w:rPr>
                <w:lang w:eastAsia="en-GB"/>
              </w:rPr>
              <w:t>4.9.2</w:t>
            </w:r>
            <w:bookmarkEnd w:id="26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27" w:name="RANGE!A78"/>
            <w:r w:rsidRPr="00A5746E">
              <w:rPr>
                <w:lang w:eastAsia="en-GB"/>
              </w:rPr>
              <w:t>4.9.4</w:t>
            </w:r>
            <w:bookmarkEnd w:id="27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Beidou/Compass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28" w:name="RANGE!A79"/>
            <w:r w:rsidRPr="00A5746E">
              <w:rPr>
                <w:lang w:eastAsia="en-GB"/>
              </w:rPr>
              <w:t>4.9.5</w:t>
            </w:r>
            <w:bookmarkEnd w:id="28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29" w:name="RANGE!A81"/>
            <w:r w:rsidRPr="00A5746E">
              <w:rPr>
                <w:lang w:eastAsia="en-GB"/>
              </w:rPr>
              <w:t>4.10</w:t>
            </w:r>
            <w:bookmarkEnd w:id="29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30" w:name="RANGE!A82"/>
            <w:r w:rsidRPr="00A5746E">
              <w:rPr>
                <w:lang w:eastAsia="en-GB"/>
              </w:rPr>
              <w:t>4.10.1</w:t>
            </w:r>
            <w:bookmarkEnd w:id="30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4.10.2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31" w:name="RANGE!A84"/>
            <w:r w:rsidRPr="00A5746E">
              <w:rPr>
                <w:lang w:eastAsia="en-GB"/>
              </w:rPr>
              <w:t>4.11</w:t>
            </w:r>
            <w:bookmarkEnd w:id="31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Terrestrial - eLoran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32" w:name="RANGE!A86"/>
            <w:r w:rsidRPr="00A5746E">
              <w:rPr>
                <w:lang w:eastAsia="en-GB"/>
              </w:rPr>
              <w:t>4.12.1</w:t>
            </w:r>
            <w:bookmarkEnd w:id="32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33" w:name="RANGE!A87"/>
            <w:r w:rsidRPr="00A5746E">
              <w:rPr>
                <w:lang w:eastAsia="en-GB"/>
              </w:rPr>
              <w:t>4.12.2</w:t>
            </w:r>
            <w:bookmarkEnd w:id="33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34" w:name="RANGE!A88"/>
            <w:r w:rsidRPr="00A5746E">
              <w:rPr>
                <w:lang w:eastAsia="en-GB"/>
              </w:rPr>
              <w:t>4.12.3</w:t>
            </w:r>
            <w:bookmarkEnd w:id="34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eLoran Performance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35" w:name="RANGE!A89"/>
            <w:r w:rsidRPr="00A5746E">
              <w:rPr>
                <w:lang w:eastAsia="en-GB"/>
              </w:rPr>
              <w:t>4.12.4</w:t>
            </w:r>
            <w:bookmarkEnd w:id="35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Core eLoran Elements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36" w:name="RANGE!A90"/>
            <w:r w:rsidRPr="00A5746E">
              <w:rPr>
                <w:lang w:eastAsia="en-GB"/>
              </w:rPr>
              <w:t>4.12.5</w:t>
            </w:r>
            <w:bookmarkEnd w:id="36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Compatibility Between eLoran and Loran-C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37" w:name="RANGE!A91"/>
            <w:r w:rsidRPr="00A5746E">
              <w:rPr>
                <w:lang w:eastAsia="en-GB"/>
              </w:rPr>
              <w:t>4.12.6</w:t>
            </w:r>
            <w:bookmarkEnd w:id="37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eLoran as a Viable Backup to </w:t>
            </w:r>
            <w:r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bookmarkStart w:id="38" w:name="RANGE!A92"/>
            <w:r w:rsidRPr="00A5746E">
              <w:rPr>
                <w:lang w:eastAsia="en-GB"/>
              </w:rPr>
              <w:t>4.13</w:t>
            </w:r>
            <w:bookmarkEnd w:id="38"/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(Racon)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Frequency-Agile Racon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Performance Criteria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Technical Considerations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(ePelorus)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8F02FD" w:rsidRPr="00A5746E" w:rsidRDefault="008F02FD" w:rsidP="006C18E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  <w:ins w:id="39" w:author="Alimchandani, Mahesh" w:date="2015-10-29T01:21:00Z">
              <w:r w:rsidR="00C07C25">
                <w:rPr>
                  <w:lang w:eastAsia="en-GB"/>
                </w:rPr>
                <w:t xml:space="preserve"> (</w:t>
              </w:r>
            </w:ins>
            <w:ins w:id="40" w:author="Alimchandani, Mahesh" w:date="2015-10-29T01:22:00Z">
              <w:r w:rsidR="006C18E7">
                <w:rPr>
                  <w:lang w:eastAsia="en-GB"/>
                </w:rPr>
                <w:t>4.14 to 4.</w:t>
              </w:r>
            </w:ins>
            <w:ins w:id="41" w:author="Alimchandani, Mahesh" w:date="2015-10-29T01:48:00Z">
              <w:r w:rsidR="006C18E7">
                <w:rPr>
                  <w:lang w:eastAsia="en-GB"/>
                </w:rPr>
                <w:t>27</w:t>
              </w:r>
            </w:ins>
            <w:ins w:id="42" w:author="Alimchandani, Mahesh" w:date="2015-10-29T01:22:00Z">
              <w:r w:rsidR="00C07C25">
                <w:rPr>
                  <w:lang w:eastAsia="en-GB"/>
                </w:rPr>
                <w:t xml:space="preserve"> </w:t>
              </w:r>
            </w:ins>
            <w:ins w:id="43" w:author="Alimchandani, Mahesh" w:date="2015-10-29T01:21:00Z">
              <w:r w:rsidR="00C07C25">
                <w:rPr>
                  <w:lang w:eastAsia="en-GB"/>
                </w:rPr>
                <w:t>WG 3)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4.14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56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6C18E7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44" w:author="Alimchandani, Mahesh" w:date="2015-10-29T01:48:00Z">
              <w:r w:rsidR="006C18E7">
                <w:rPr>
                  <w:lang w:eastAsia="en-GB"/>
                </w:rPr>
                <w:t>/WG</w:t>
              </w:r>
            </w:ins>
            <w:ins w:id="45" w:author="Alimchandani, Mahesh" w:date="2015-10-29T01:49:00Z">
              <w:r w:rsidR="006C18E7">
                <w:rPr>
                  <w:lang w:eastAsia="en-GB"/>
                </w:rPr>
                <w:t>4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46" w:author="Alimchandani, Mahesh" w:date="2015-10-29T01:48:00Z">
              <w:r w:rsidR="006C18E7">
                <w:rPr>
                  <w:lang w:eastAsia="en-GB"/>
                </w:rPr>
                <w:t>/</w:t>
              </w:r>
            </w:ins>
            <w:ins w:id="47" w:author="Alimchandani, Mahesh" w:date="2015-10-29T01:49:00Z">
              <w:r w:rsidR="006C18E7">
                <w:rPr>
                  <w:lang w:eastAsia="en-GB"/>
                </w:rPr>
                <w:t>WG4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48" w:author="Alimchandani, Mahesh" w:date="2015-10-29T01:49:00Z">
              <w:r w:rsidR="006C18E7">
                <w:rPr>
                  <w:lang w:eastAsia="en-GB"/>
                </w:rPr>
                <w:t>/WG4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49" w:author="Alimchandani, Mahesh" w:date="2015-10-29T01:49:00Z">
              <w:r w:rsidR="006C18E7">
                <w:rPr>
                  <w:lang w:eastAsia="en-GB"/>
                </w:rPr>
                <w:t>/WG4</w:t>
              </w:r>
            </w:ins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ins w:id="50" w:author="Alimchandani, Mahesh" w:date="2015-10-29T01:49:00Z">
              <w:r w:rsidR="006C18E7">
                <w:rPr>
                  <w:lang w:eastAsia="en-GB"/>
                </w:rPr>
                <w:t>/WG4</w:t>
              </w:r>
            </w:ins>
          </w:p>
        </w:tc>
      </w:tr>
    </w:tbl>
    <w:p w:rsidR="008F02FD" w:rsidRDefault="008F02FD" w:rsidP="008179AD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p w:rsidR="008F02FD" w:rsidRPr="00C07C25" w:rsidRDefault="008F02FD" w:rsidP="008179A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F02FD" w:rsidRPr="00C07C25" w:rsidRDefault="00C07C25" w:rsidP="00C07C25">
      <w:pPr>
        <w:pStyle w:val="List1"/>
        <w:numPr>
          <w:ilvl w:val="0"/>
          <w:numId w:val="0"/>
        </w:numPr>
        <w:ind w:left="567" w:hanging="567"/>
        <w:jc w:val="center"/>
        <w:rPr>
          <w:lang w:val="en-GB"/>
        </w:rPr>
      </w:pPr>
      <w:r w:rsidRPr="00C07C25">
        <w:rPr>
          <w:lang w:val="en-GB"/>
        </w:rPr>
        <w:t>******************</w:t>
      </w:r>
    </w:p>
    <w:p w:rsidR="008F02FD" w:rsidRPr="00C07C25" w:rsidRDefault="008F02FD" w:rsidP="008179A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F02FD" w:rsidRDefault="008F02FD" w:rsidP="008179AD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8F02FD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822" w:rsidRDefault="00523822" w:rsidP="00002906">
      <w:r>
        <w:separator/>
      </w:r>
    </w:p>
  </w:endnote>
  <w:endnote w:type="continuationSeparator" w:id="0">
    <w:p w:rsidR="00523822" w:rsidRDefault="0052382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52EB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822" w:rsidRDefault="00523822" w:rsidP="00002906">
      <w:r>
        <w:separator/>
      </w:r>
    </w:p>
  </w:footnote>
  <w:footnote w:type="continuationSeparator" w:id="0">
    <w:p w:rsidR="00523822" w:rsidRDefault="0052382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5F1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D55DD"/>
    <w:rsid w:val="003E1831"/>
    <w:rsid w:val="003E68B6"/>
    <w:rsid w:val="00424954"/>
    <w:rsid w:val="004C1386"/>
    <w:rsid w:val="004C220D"/>
    <w:rsid w:val="00523822"/>
    <w:rsid w:val="005D05AC"/>
    <w:rsid w:val="00630F7F"/>
    <w:rsid w:val="0064435F"/>
    <w:rsid w:val="006C18E7"/>
    <w:rsid w:val="006D470F"/>
    <w:rsid w:val="00727E88"/>
    <w:rsid w:val="00775878"/>
    <w:rsid w:val="0080092C"/>
    <w:rsid w:val="008179AD"/>
    <w:rsid w:val="00872453"/>
    <w:rsid w:val="008736D2"/>
    <w:rsid w:val="008F02FD"/>
    <w:rsid w:val="008F13DD"/>
    <w:rsid w:val="00902AA4"/>
    <w:rsid w:val="009F3B6C"/>
    <w:rsid w:val="009F5C36"/>
    <w:rsid w:val="00A025F1"/>
    <w:rsid w:val="00A27F12"/>
    <w:rsid w:val="00A30579"/>
    <w:rsid w:val="00A52EB0"/>
    <w:rsid w:val="00AA76C0"/>
    <w:rsid w:val="00AB470D"/>
    <w:rsid w:val="00B077EC"/>
    <w:rsid w:val="00B15B24"/>
    <w:rsid w:val="00B428DA"/>
    <w:rsid w:val="00B8247E"/>
    <w:rsid w:val="00BE56DF"/>
    <w:rsid w:val="00C07C25"/>
    <w:rsid w:val="00CA04AF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646FF4D-A3BC-4034-83BB-D5DE8C80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rsid w:val="00AB470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07C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7C2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5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ideki.noguch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NAV%2017\Implementation%20WG%20work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44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Alimchandani, Mahesh</dc:creator>
  <cp:keywords/>
  <cp:lastModifiedBy>Seamus Doyle</cp:lastModifiedBy>
  <cp:revision>8</cp:revision>
  <cp:lastPrinted>2006-10-19T00:49:00Z</cp:lastPrinted>
  <dcterms:created xsi:type="dcterms:W3CDTF">2015-10-27T05:28:00Z</dcterms:created>
  <dcterms:modified xsi:type="dcterms:W3CDTF">2015-10-29T10:22:00Z</dcterms:modified>
</cp:coreProperties>
</file>